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1C27361D"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RF</w:t>
      </w:r>
      <w:r w:rsidR="008D018F">
        <w:rPr>
          <w:rFonts w:asciiTheme="minorHAnsi" w:hAnsiTheme="minorHAnsi" w:cstheme="minorHAnsi"/>
          <w:b/>
        </w:rPr>
        <w:t>S</w:t>
      </w:r>
      <w:r w:rsidR="001A39DF" w:rsidRPr="00981026">
        <w:rPr>
          <w:rFonts w:asciiTheme="minorHAnsi" w:hAnsiTheme="minorHAnsi" w:cstheme="minorHAnsi"/>
          <w:b/>
        </w:rPr>
        <w:t xml:space="preserve">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410A617A"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subcontracting opportunities on a contract awarded under this RF</w:t>
      </w:r>
      <w:r w:rsidR="008D018F">
        <w:rPr>
          <w:rFonts w:asciiTheme="minorHAnsi" w:hAnsiTheme="minorHAnsi" w:cstheme="minorHAnsi"/>
        </w:rPr>
        <w:t>S</w:t>
      </w:r>
      <w:r w:rsidRPr="006B1296">
        <w:rPr>
          <w:rFonts w:asciiTheme="minorHAnsi" w:hAnsiTheme="minorHAnsi" w:cstheme="minorHAnsi"/>
        </w:rPr>
        <w:t xml:space="preserve">.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proofErr w:type="gramStart"/>
      <w:r w:rsidRPr="006B1296">
        <w:rPr>
          <w:rFonts w:asciiTheme="minorHAnsi" w:hAnsiTheme="minorHAnsi" w:cstheme="minorHAnsi"/>
        </w:rPr>
        <w:t>In order for</w:t>
      </w:r>
      <w:proofErr w:type="gramEnd"/>
      <w:r w:rsidRPr="006B1296">
        <w:rPr>
          <w:rFonts w:asciiTheme="minorHAnsi" w:hAnsiTheme="minorHAnsi" w:cstheme="minorHAnsi"/>
        </w:rPr>
        <w:t xml:space="preserve">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11"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3F1D3C2C"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w:t>
      </w:r>
      <w:proofErr w:type="gramStart"/>
      <w:r w:rsidRPr="00981026">
        <w:rPr>
          <w:rFonts w:asciiTheme="minorHAnsi" w:hAnsiTheme="minorHAnsi" w:cstheme="minorHAnsi"/>
        </w:rPr>
        <w:t>use</w:t>
      </w:r>
      <w:proofErr w:type="gramEnd"/>
      <w:r w:rsidRPr="00981026">
        <w:rPr>
          <w:rFonts w:asciiTheme="minorHAnsi" w:hAnsiTheme="minorHAnsi" w:cstheme="minorHAnsi"/>
        </w:rPr>
        <w:t xml:space="preserv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w:t>
      </w:r>
      <w:r w:rsidR="008D018F" w:rsidRPr="7EC7616E">
        <w:rPr>
          <w:rFonts w:asciiTheme="minorHAnsi" w:hAnsiTheme="minorHAnsi" w:cstheme="minorBidi"/>
        </w:rPr>
        <w:t>Respondents must complete the Subcontractor Commitment Form in its entirety</w:t>
      </w:r>
      <w:r w:rsidR="008D018F">
        <w:rPr>
          <w:rFonts w:asciiTheme="minorHAnsi" w:hAnsiTheme="minorHAnsi" w:cstheme="minorBidi"/>
        </w:rPr>
        <w:t xml:space="preserve"> for </w:t>
      </w:r>
      <w:r w:rsidR="008D018F" w:rsidRPr="005931F5">
        <w:rPr>
          <w:rFonts w:asciiTheme="minorHAnsi" w:hAnsiTheme="minorHAnsi" w:cstheme="minorBidi"/>
          <w:u w:val="single"/>
        </w:rPr>
        <w:t>each</w:t>
      </w:r>
      <w:r w:rsidR="008D018F">
        <w:rPr>
          <w:rFonts w:asciiTheme="minorHAnsi" w:hAnsiTheme="minorHAnsi" w:cstheme="minorBidi"/>
        </w:rPr>
        <w:t xml:space="preserve"> of the three components they wish to bid on</w:t>
      </w:r>
      <w:r w:rsidR="008D018F" w:rsidRPr="7EC7616E">
        <w:rPr>
          <w:rFonts w:asciiTheme="minorHAnsi" w:hAnsiTheme="minorHAnsi" w:cstheme="minorBidi"/>
        </w:rPr>
        <w:t xml:space="preserve">.  </w:t>
      </w:r>
      <w:r w:rsidR="008D018F" w:rsidRPr="7EC7616E">
        <w:rPr>
          <w:rFonts w:asciiTheme="minorHAnsi" w:hAnsiTheme="minorHAnsi" w:cstheme="minorBidi"/>
          <w:color w:val="000000" w:themeColor="text1"/>
        </w:rPr>
        <w:t>The amount entered in “</w:t>
      </w:r>
      <w:r w:rsidR="008D018F" w:rsidRPr="7EC7616E">
        <w:rPr>
          <w:rFonts w:asciiTheme="minorHAnsi" w:hAnsiTheme="minorHAnsi" w:cstheme="minorBidi"/>
          <w:b/>
          <w:bCs/>
        </w:rPr>
        <w:t>TOTAL BID AMOUNT</w:t>
      </w:r>
      <w:r w:rsidR="008D018F" w:rsidRPr="7EC7616E">
        <w:rPr>
          <w:rFonts w:asciiTheme="minorHAnsi" w:hAnsiTheme="minorHAnsi" w:cstheme="minorBidi"/>
          <w:color w:val="000000" w:themeColor="text1"/>
        </w:rPr>
        <w:t xml:space="preserve">” should match the amount entered in the </w:t>
      </w:r>
      <w:r w:rsidR="008D018F" w:rsidRPr="7EC7616E">
        <w:rPr>
          <w:rFonts w:asciiTheme="minorHAnsi" w:hAnsiTheme="minorHAnsi" w:cstheme="minorBidi"/>
          <w:b/>
          <w:bCs/>
        </w:rPr>
        <w:t>Attachment D</w:t>
      </w:r>
      <w:r w:rsidR="008D018F" w:rsidRPr="7EC7616E">
        <w:rPr>
          <w:rFonts w:asciiTheme="minorHAnsi" w:hAnsiTheme="minorHAnsi" w:cstheme="minorBidi"/>
          <w:color w:val="000000" w:themeColor="text1"/>
        </w:rPr>
        <w:t>, Cost Proposal</w:t>
      </w:r>
      <w:r w:rsidR="008D018F">
        <w:rPr>
          <w:rFonts w:asciiTheme="minorHAnsi" w:hAnsiTheme="minorHAnsi" w:cstheme="minorBidi"/>
          <w:color w:val="000000" w:themeColor="text1"/>
        </w:rPr>
        <w:t xml:space="preserve"> on the tab that correlates to the component being bid on</w:t>
      </w:r>
      <w:r w:rsidR="008D018F" w:rsidRPr="7EC7616E">
        <w:rPr>
          <w:rFonts w:asciiTheme="minorHAnsi" w:hAnsiTheme="minorHAnsi" w:cstheme="minorBidi"/>
          <w:color w:val="000000" w:themeColor="text1"/>
        </w:rPr>
        <w:t>.</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2"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ins w:id="0" w:author="Coble, Roxie" w:date="2021-07-27T11:10:00Z">
              <w:r w:rsidR="00535493" w:rsidRPr="00727FFB">
                <w:rPr>
                  <w:rFonts w:asciiTheme="minorHAnsi" w:hAnsiTheme="minorHAnsi" w:cstheme="minorHAnsi"/>
                  <w:sz w:val="22"/>
                  <w:szCs w:val="22"/>
                </w:rPr>
                <w:t xml:space="preserve"> </w:t>
              </w:r>
            </w:ins>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2F736B15"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w:t>
      </w:r>
      <w:r w:rsidR="008D018F">
        <w:rPr>
          <w:rFonts w:asciiTheme="minorHAnsi" w:hAnsiTheme="minorHAnsi" w:cstheme="minorHAnsi"/>
          <w:b/>
          <w:caps/>
        </w:rPr>
        <w:t>S</w:t>
      </w:r>
      <w:r w:rsidRPr="00981026">
        <w:rPr>
          <w:rFonts w:asciiTheme="minorHAnsi" w:hAnsiTheme="minorHAnsi" w:cstheme="minorHAnsi"/>
          <w:b/>
          <w:caps/>
        </w:rPr>
        <w:t xml:space="preserve">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1"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1"/>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2" w:name="_Hlk79140583"/>
      <w:r w:rsidR="00502DD1" w:rsidRPr="00981026">
        <w:rPr>
          <w:rFonts w:asciiTheme="minorHAnsi" w:hAnsiTheme="minorHAnsi" w:cstheme="minorHAnsi"/>
          <w:sz w:val="22"/>
          <w:szCs w:val="22"/>
        </w:rPr>
        <w:t>the rules and requirements</w:t>
      </w:r>
      <w:bookmarkEnd w:id="2"/>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3"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3"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3"/>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4" w:name="OLE_LINK1"/>
      <w:bookmarkStart w:id="5" w:name="OLE_LINK2"/>
      <w:r w:rsidR="00FD302B" w:rsidRPr="00981026">
        <w:rPr>
          <w:rFonts w:asciiTheme="minorHAnsi" w:hAnsiTheme="minorHAnsi" w:cstheme="minorHAnsi"/>
          <w:b/>
        </w:rPr>
        <w:t>MBE/WBE SUBCONTRACTOR COMMITMENT FORM</w:t>
      </w:r>
      <w:bookmarkEnd w:id="4"/>
      <w:bookmarkEnd w:id="5"/>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09E7FF1C" w:rsidR="007C6B08" w:rsidRPr="00981026" w:rsidRDefault="00A60F58" w:rsidP="00120B5D">
            <w:pPr>
              <w:rPr>
                <w:rFonts w:asciiTheme="minorHAnsi" w:hAnsiTheme="minorHAnsi" w:cstheme="minorHAnsi"/>
                <w:b/>
                <w:sz w:val="22"/>
              </w:rPr>
            </w:pPr>
            <w:proofErr w:type="gramStart"/>
            <w:r w:rsidRPr="00981026">
              <w:rPr>
                <w:rFonts w:asciiTheme="minorHAnsi" w:hAnsiTheme="minorHAnsi" w:cstheme="minorHAnsi"/>
                <w:b/>
                <w:sz w:val="22"/>
              </w:rPr>
              <w:t>RF</w:t>
            </w:r>
            <w:r w:rsidR="008D018F">
              <w:rPr>
                <w:rFonts w:asciiTheme="minorHAnsi" w:hAnsiTheme="minorHAnsi" w:cstheme="minorHAnsi"/>
                <w:b/>
                <w:sz w:val="22"/>
              </w:rPr>
              <w:t>S</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proofErr w:type="gramEnd"/>
            <w:r w:rsidR="008D018F">
              <w:rPr>
                <w:rFonts w:asciiTheme="minorHAnsi" w:hAnsiTheme="minorHAnsi" w:cstheme="minorHAnsi"/>
                <w:b/>
                <w:sz w:val="22"/>
              </w:rPr>
              <w:t xml:space="preserve"> 26-83944</w:t>
            </w:r>
            <w:r w:rsidR="007C6B08" w:rsidRPr="00981026">
              <w:rPr>
                <w:rFonts w:asciiTheme="minorHAnsi" w:hAnsiTheme="minorHAnsi" w:cstheme="minorHAnsi"/>
                <w:b/>
                <w:sz w:val="22"/>
              </w:rPr>
              <w:t xml:space="preserve"> </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2553AF4C">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proofErr w:type="gramStart"/>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proofErr w:type="gramEnd"/>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2553AF4C">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2553AF4C">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2553AF4C">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2553AF4C">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2553AF4C">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2553AF4C">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2553AF4C">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34B98D18"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2553AF4C">
        <w:tc>
          <w:tcPr>
            <w:tcW w:w="10908" w:type="dxa"/>
            <w:gridSpan w:val="4"/>
          </w:tcPr>
          <w:p w14:paraId="454C4B74" w14:textId="3840E0AA" w:rsidR="00F75B67" w:rsidRPr="00981026" w:rsidRDefault="007C6B08" w:rsidP="00F75B67">
            <w:pPr>
              <w:rPr>
                <w:ins w:id="6" w:author="IDOA Procurement" w:date="2021-08-02T10:59:00Z"/>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ins w:id="7" w:author="IDOA Procurement" w:date="2021-08-02T10:59:00Z">
              <w:r w:rsidR="00F75B67" w:rsidRPr="00981026">
                <w:rPr>
                  <w:rFonts w:asciiTheme="minorHAnsi" w:hAnsiTheme="minorHAnsi" w:cstheme="minorHAnsi"/>
                  <w:b/>
                  <w:sz w:val="22"/>
                </w:rPr>
                <w:t xml:space="preserve">  </w:t>
              </w:r>
            </w:ins>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4"/>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5CC4A" w14:textId="77777777" w:rsidR="00E36BA1" w:rsidRDefault="00E36BA1">
      <w:pPr>
        <w:spacing w:line="20" w:lineRule="exact"/>
      </w:pPr>
    </w:p>
  </w:endnote>
  <w:endnote w:type="continuationSeparator" w:id="0">
    <w:p w14:paraId="4DA74507" w14:textId="77777777" w:rsidR="00E36BA1" w:rsidRDefault="00E36BA1">
      <w:r>
        <w:t xml:space="preserve"> </w:t>
      </w:r>
    </w:p>
  </w:endnote>
  <w:endnote w:type="continuationNotice" w:id="1">
    <w:p w14:paraId="71B1AF57" w14:textId="77777777" w:rsidR="00E36BA1" w:rsidRDefault="00E36BA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7CC4B" w14:textId="77777777" w:rsidR="00E36BA1" w:rsidRDefault="00E36BA1">
      <w:r>
        <w:separator/>
      </w:r>
    </w:p>
  </w:footnote>
  <w:footnote w:type="continuationSeparator" w:id="0">
    <w:p w14:paraId="15DD0F75" w14:textId="77777777" w:rsidR="00E36BA1" w:rsidRDefault="00E36B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20CDE4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44745349" o:spid="_x0000_i1025" type="#_x0000_t75" style="width:12pt;height:12pt;visibility:visible;mso-wrap-style:square">
            <v:imagedata r:id="rId1" o:title=""/>
          </v:shape>
        </w:pict>
      </mc:Choice>
      <mc:Fallback>
        <w:drawing>
          <wp:inline distT="0" distB="0" distL="0" distR="0" wp14:anchorId="75FEAE20">
            <wp:extent cx="152400" cy="152400"/>
            <wp:effectExtent l="0" t="0" r="0" b="0"/>
            <wp:docPr id="644745349" name="Picture 644745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mc:Fallback>
    </mc:AlternateConten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119495726">
    <w:abstractNumId w:val="5"/>
  </w:num>
  <w:num w:numId="2" w16cid:durableId="1479759186">
    <w:abstractNumId w:val="4"/>
  </w:num>
  <w:num w:numId="3" w16cid:durableId="1369112862">
    <w:abstractNumId w:val="2"/>
  </w:num>
  <w:num w:numId="4" w16cid:durableId="653491703">
    <w:abstractNumId w:val="1"/>
  </w:num>
  <w:num w:numId="5" w16cid:durableId="200226980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92447463">
    <w:abstractNumId w:val="3"/>
  </w:num>
  <w:num w:numId="7" w16cid:durableId="136813976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oble, Roxie">
    <w15:presenceInfo w15:providerId="None" w15:userId="Coble, Roxie"/>
  </w15:person>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2DB4"/>
    <w:rsid w:val="000A3CC6"/>
    <w:rsid w:val="000B524B"/>
    <w:rsid w:val="000B7D5B"/>
    <w:rsid w:val="000C1BA4"/>
    <w:rsid w:val="000D0EDE"/>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4B3A"/>
    <w:rsid w:val="00846562"/>
    <w:rsid w:val="00850C98"/>
    <w:rsid w:val="00865E31"/>
    <w:rsid w:val="00870976"/>
    <w:rsid w:val="00876590"/>
    <w:rsid w:val="00894B1A"/>
    <w:rsid w:val="0089525E"/>
    <w:rsid w:val="008A154A"/>
    <w:rsid w:val="008B7152"/>
    <w:rsid w:val="008C5963"/>
    <w:rsid w:val="008D018F"/>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CC8A488"/>
    <w:rsid w:val="10F12F8B"/>
    <w:rsid w:val="2553AF4C"/>
    <w:rsid w:val="300C3474"/>
    <w:rsid w:val="34259FD9"/>
    <w:rsid w:val="3514DC26"/>
    <w:rsid w:val="4BE5B3F5"/>
    <w:rsid w:val="600DD359"/>
    <w:rsid w:val="60772230"/>
    <w:rsid w:val="62EFFA55"/>
    <w:rsid w:val="63AEC2F2"/>
    <w:rsid w:val="6BDC557D"/>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02011DC5-9EF1-4979-9FDB-D56650080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WBE.dot</Template>
  <TotalTime>1</TotalTime>
  <Pages>3</Pages>
  <Words>791</Words>
  <Characters>4747</Characters>
  <Application>Microsoft Office Word</Application>
  <DocSecurity>0</DocSecurity>
  <Lines>39</Lines>
  <Paragraphs>11</Paragraphs>
  <ScaleCrop>false</ScaleCrop>
  <Company>State of Indiana</Company>
  <LinksUpToDate>false</LinksUpToDate>
  <CharactersWithSpaces>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March, Kevin</cp:lastModifiedBy>
  <cp:revision>5</cp:revision>
  <cp:lastPrinted>2014-07-02T17:29:00Z</cp:lastPrinted>
  <dcterms:created xsi:type="dcterms:W3CDTF">2022-04-05T11:05:00Z</dcterms:created>
  <dcterms:modified xsi:type="dcterms:W3CDTF">2025-04-15T17:23:00Z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